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C3544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4" w:rsidRDefault="00CC3544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4" w:rsidRPr="00CC3544" w:rsidRDefault="00CC3544" w:rsidP="00723704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BC3596">
              <w:rPr>
                <w:b/>
                <w:sz w:val="26"/>
                <w:szCs w:val="26"/>
              </w:rPr>
              <w:t>_0</w:t>
            </w:r>
            <w:r>
              <w:rPr>
                <w:b/>
                <w:sz w:val="26"/>
                <w:szCs w:val="26"/>
              </w:rPr>
              <w:t>2</w:t>
            </w:r>
            <w:r w:rsidR="00BC3596">
              <w:rPr>
                <w:b/>
                <w:sz w:val="26"/>
                <w:szCs w:val="26"/>
              </w:rPr>
              <w:t>5</w:t>
            </w:r>
          </w:p>
        </w:tc>
      </w:tr>
      <w:tr w:rsidR="00CC3544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4" w:rsidRDefault="00CC3544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4" w:rsidRPr="00BC3596" w:rsidRDefault="00723704" w:rsidP="00723704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723704">
              <w:rPr>
                <w:b/>
                <w:sz w:val="24"/>
                <w:szCs w:val="24"/>
                <w:lang w:val="en-US"/>
              </w:rPr>
              <w:t>2026238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723704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3704" w:rsidRPr="002C0290" w:rsidRDefault="00723704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704" w:rsidRPr="002C0290" w:rsidRDefault="00723704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723704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704" w:rsidRPr="002C0290" w:rsidRDefault="00723704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723704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704" w:rsidRPr="002C0290" w:rsidRDefault="00723704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723704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704" w:rsidRPr="002C0290" w:rsidRDefault="00723704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723704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704" w:rsidRPr="002C0290" w:rsidRDefault="00723704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723704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704" w:rsidRPr="002C0290" w:rsidRDefault="00723704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842DB">
        <w:rPr>
          <w:b/>
          <w:sz w:val="26"/>
          <w:szCs w:val="26"/>
        </w:rPr>
        <w:t>(</w:t>
      </w:r>
      <w:r w:rsidR="0095021E" w:rsidRPr="00944AC8">
        <w:rPr>
          <w:b/>
          <w:sz w:val="26"/>
          <w:szCs w:val="26"/>
        </w:rPr>
        <w:t>Болт М6х25</w:t>
      </w:r>
      <w:r w:rsidR="004842DB">
        <w:rPr>
          <w:b/>
          <w:sz w:val="26"/>
          <w:szCs w:val="26"/>
        </w:rPr>
        <w:t>)</w:t>
      </w:r>
      <w:r w:rsidR="00944AC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842DB" w:rsidRDefault="004842DB" w:rsidP="004842D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842DB" w:rsidRDefault="004842DB" w:rsidP="004842D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842DB" w:rsidRDefault="004842DB" w:rsidP="004842D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</w:t>
      </w:r>
      <w:proofErr w:type="gramStart"/>
      <w:r>
        <w:rPr>
          <w:sz w:val="24"/>
          <w:szCs w:val="24"/>
        </w:rPr>
        <w:t>устанавливающим</w:t>
      </w:r>
      <w:proofErr w:type="gramEnd"/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:rsidR="004842DB" w:rsidRDefault="004842DB" w:rsidP="004842D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72370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842DB" w:rsidRDefault="004842DB" w:rsidP="004842D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842DB" w:rsidRDefault="004842DB" w:rsidP="004842D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842DB" w:rsidRDefault="004842DB" w:rsidP="004842D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842DB" w:rsidRDefault="004842DB" w:rsidP="004842D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842DB" w:rsidRDefault="004842DB" w:rsidP="004842D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842DB" w:rsidRDefault="004842DB" w:rsidP="004842D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842DB" w:rsidRDefault="004842DB" w:rsidP="004842D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842DB" w:rsidRDefault="004842DB" w:rsidP="004842D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842DB" w:rsidRDefault="004842DB" w:rsidP="004842DB">
      <w:pPr>
        <w:spacing w:line="276" w:lineRule="auto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842DB" w:rsidRDefault="004842DB" w:rsidP="004842D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842DB" w:rsidRDefault="004842DB" w:rsidP="004842D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723704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842DB" w:rsidRDefault="004842DB" w:rsidP="004842D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842DB" w:rsidRDefault="004842DB" w:rsidP="004842DB">
      <w:pPr>
        <w:rPr>
          <w:sz w:val="26"/>
          <w:szCs w:val="26"/>
        </w:rPr>
      </w:pPr>
    </w:p>
    <w:p w:rsidR="00723704" w:rsidRDefault="00723704" w:rsidP="004842DB">
      <w:pPr>
        <w:rPr>
          <w:sz w:val="26"/>
          <w:szCs w:val="26"/>
        </w:rPr>
      </w:pPr>
    </w:p>
    <w:p w:rsidR="004842DB" w:rsidRDefault="004842DB" w:rsidP="004842DB">
      <w:pPr>
        <w:rPr>
          <w:sz w:val="26"/>
          <w:szCs w:val="26"/>
        </w:rPr>
      </w:pPr>
    </w:p>
    <w:p w:rsidR="008F73A3" w:rsidRPr="00697DC5" w:rsidRDefault="00723704" w:rsidP="0072370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707" w:rsidRDefault="00791707">
      <w:r>
        <w:separator/>
      </w:r>
    </w:p>
  </w:endnote>
  <w:endnote w:type="continuationSeparator" w:id="0">
    <w:p w:rsidR="00791707" w:rsidRDefault="00791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707" w:rsidRDefault="00791707">
      <w:r>
        <w:separator/>
      </w:r>
    </w:p>
  </w:footnote>
  <w:footnote w:type="continuationSeparator" w:id="0">
    <w:p w:rsidR="00791707" w:rsidRDefault="00791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A80D9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1DD9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3F6B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3214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2DB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6381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36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0D2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704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707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185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4739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493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C8"/>
    <w:rsid w:val="00944AD7"/>
    <w:rsid w:val="009455B5"/>
    <w:rsid w:val="009463A7"/>
    <w:rsid w:val="009465AC"/>
    <w:rsid w:val="0094691B"/>
    <w:rsid w:val="00946931"/>
    <w:rsid w:val="00946ED6"/>
    <w:rsid w:val="0095021E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0D91"/>
    <w:rsid w:val="00A811F8"/>
    <w:rsid w:val="00A81795"/>
    <w:rsid w:val="00A827C4"/>
    <w:rsid w:val="00A8452F"/>
    <w:rsid w:val="00A86855"/>
    <w:rsid w:val="00A86AEF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3596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544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2E89C-C407-44A5-B4A9-34DC953E0BE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6B92F4-79D1-44FD-90D1-80E1CFFD4A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BBF968-4EA0-4374-8D6C-E3DD5E7FF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F27255-AA2C-41BD-BDE2-8839D5E4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5128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2010-09-30T13:29:00Z</cp:lastPrinted>
  <dcterms:created xsi:type="dcterms:W3CDTF">2016-09-28T07:30:00Z</dcterms:created>
  <dcterms:modified xsi:type="dcterms:W3CDTF">2016-09-28T07:30:00Z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